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年临床执业医师《病理学》考试大纲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2020年临床执业医师《病理学》考试大纲已经顺利公布，请广大临床执业医师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考生参考：</w:t>
      </w:r>
    </w:p>
    <w:tbl>
      <w:tblPr>
        <w:tblStyle w:val="5"/>
        <w:tblW w:w="86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2480"/>
        <w:gridCol w:w="3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一、细胞、组织的适应、损伤和修复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1.适应性改变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（1）萎缩的概念及类型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（2）肥大、增生和化生的概念及类型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2.损伤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（1）可逆性损伤的类型、概念及病理变化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（2）不可逆性损伤——细胞死亡的类型、概念及病理变化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3.修复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（1）再生的概念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（2）各种细胞的再生潜能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（3）肉芽组织的结构和功能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（4）创伤愈合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（5）骨折愈合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二、局部血液循环障碍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1.充血和淤血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（1）充血的概念和类型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（2）淤血的概念、原因、病理变化和对机体的影响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2.血栓形成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（2）血栓形成的条件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（3）血栓的类型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（4）血栓的结局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（5）血栓对机体的影响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3.栓塞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（1）栓塞及栓子的概念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（2）栓子的运行途径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（3）栓塞的类型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（4）栓塞对机体的影响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4.梗死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（2）梗死的形成原因和条件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（3）梗死的类型和病理变化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三、炎症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（3）炎症的基本病理变化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（4）炎症的局部表现和全身反应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（5）炎症的结局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2.急性炎症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（1）渗出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（2）炎症细胞的种类和主要功能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（3）炎症介质的概念和主要作用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（4）急性炎症的类型和病理变化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3.慢性炎症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（1）一般慢性炎症的病理变化和特点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（2）慢性肉芽肿性炎的概念、病因和病变特点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四、肿瘤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（2）肿瘤的组织结构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2.肿瘤的生物学行为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（1）肿瘤的异型性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（2）肿瘤的生长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（3）肿瘤的扩散和转移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（4）良、恶性肿瘤的区别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（5）交界性肿瘤的概念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（6）肿瘤对机体的影响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3.肿瘤的命名和分类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（1）肿瘤的命名原则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（2）癌前病变、非典型增生、上皮内瘤变、原位癌及早期滋润癌的概念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（3）癌与肉瘤的区别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4.常见的上皮性肿瘤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（1）上皮组织良性肿瘤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（2）上皮组织恶性肿瘤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5.常见的非上皮性肿瘤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（1）间叶组织良性肿瘤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（2）间叶组织恶性肿瘤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（3）其他类型肿瘤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6.肿瘤的病因学和发病学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（1）肿瘤发生的分子生物学基础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（2）常见的化学、物理和生物性致癌因素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（3）影响肿瘤发生、发展的内在因素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五、心血管系统疾病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1.动脉粥样硬化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（1）血管的病理变化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（2）心脏、肾脏和脑的病理变化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2.原发性高血压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（1）良性高血压血管的病理变化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（2）良性高血压心脏、肾脏和脑的病理变化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3.风湿性心脏病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4.亚急性细菌性心内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膜炎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（2）心脏及血管的病理变化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5.心瓣膜病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（2）心瓣膜病的类型和病理变化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（3）心瓣膜病对机体的影响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六、呼吸系统疾病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1.慢性支气管炎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（2）临床病理联系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2.肺气肿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（2）类型和对机体的影响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（1）病因与发病机制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3.慢性肺源性心脏病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4.大叶性肺炎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5.小叶性肺炎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6.肺硅沉着病（矽肺）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（2）病理变化及并发症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7.成人呼吸窘迫综合征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七、消化系统疾病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1.消化性溃疡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（2）并发症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2.病毒性肝炎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（2）临床病理类型和病变特点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3.肝硬化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4.食管癌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5.胃癌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6.大肠癌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7.原发性肝癌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8.胰腺癌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八、淋巴造血系统疾病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1.淋巴结良性病变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（1）反应性淋巴结炎的病理变化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（2）淋巴结特殊性感染的病理变化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类型及特点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3.非霍奇金淋巴瘤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（1）分型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（2）类型及特点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九、泌尿系统疾病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1.肾小球肾炎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（1）各型病理变化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2.慢性肾盂肾炎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3.肾细胞癌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4.肾母细胞瘤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5.尿路上皮肿瘤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十、内分泌系统疾病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甲状腺疾病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（1）弥漫性非毒性甲状腺肿概述及病理变化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（2）甲状腺肿瘤的类型及病理变化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十一、乳腺及生殖系统疾病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1.乳腺增生性病变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组织学类型及病理变化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2.乳腺癌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（2）扩散及转移途径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3.子宫颈上皮内瘤变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4.子宫颈浸润癌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5.子宫平滑肌瘤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6.葡萄胎、侵袭性葡萄胎及绒毛膜癌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7.卵巢肿瘤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（1）浆液性肿瘤的病理变化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（2）黏液性肿瘤的病理变化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（3）性索间质性肿瘤的常见类型及病理变化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（4）生殖细胞肿瘤的常见类型及病理变化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8.前列腺增生症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9.前列腺癌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十二、常见传染病及寄生虫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1.结核病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（2）原发性肺结核病的病理变化和结局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（3）继发性肺结核病的病理变化和结局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（4）肺外结核的病理变化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2.细菌性痢疾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3.伤寒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（1）肠道病理变化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4.流行性脑脊髓膜炎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5.流行性乙型脑炎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6.血吸虫病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（2）肝、肠的病理变化及后果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十三、艾滋病、性传播疾病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1.艾滋病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2.梅毒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4.尖锐湿疣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92163"/>
    <w:rsid w:val="003A6504"/>
    <w:rsid w:val="0044527B"/>
    <w:rsid w:val="00493C6F"/>
    <w:rsid w:val="005B4F8F"/>
    <w:rsid w:val="006A59F3"/>
    <w:rsid w:val="0072159F"/>
    <w:rsid w:val="007E1190"/>
    <w:rsid w:val="008F1300"/>
    <w:rsid w:val="00A03534"/>
    <w:rsid w:val="00A91216"/>
    <w:rsid w:val="00AD2FD7"/>
    <w:rsid w:val="00AF5B0D"/>
    <w:rsid w:val="00C533B1"/>
    <w:rsid w:val="00F7081F"/>
    <w:rsid w:val="09A4697A"/>
    <w:rsid w:val="158C3DDE"/>
    <w:rsid w:val="198E6929"/>
    <w:rsid w:val="28F93B44"/>
    <w:rsid w:val="2FE1366F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441</Words>
  <Characters>2518</Characters>
  <Lines>20</Lines>
  <Paragraphs>5</Paragraphs>
  <TotalTime>2</TotalTime>
  <ScaleCrop>false</ScaleCrop>
  <LinksUpToDate>false</LinksUpToDate>
  <CharactersWithSpaces>2954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2019-12-05T02:50:02Z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